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566C" w14:textId="6C67C2D6" w:rsidR="00640E14" w:rsidRPr="009E6E93" w:rsidRDefault="00D350FD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C9A01" wp14:editId="75D7A1D1">
                <wp:simplePos x="0" y="0"/>
                <wp:positionH relativeFrom="margin">
                  <wp:posOffset>5138420</wp:posOffset>
                </wp:positionH>
                <wp:positionV relativeFrom="margin">
                  <wp:posOffset>-80645</wp:posOffset>
                </wp:positionV>
                <wp:extent cx="966470" cy="1009015"/>
                <wp:effectExtent l="4445" t="0" r="635" b="1905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17442" w14:textId="60C7C181" w:rsidR="00115A66" w:rsidRDefault="00D350FD" w:rsidP="00115A66">
                            <w:r w:rsidRPr="00A7712E">
                              <w:rPr>
                                <w:noProof/>
                              </w:rPr>
                              <w:drawing>
                                <wp:inline distT="0" distB="0" distL="0" distR="0" wp14:anchorId="7CDB3291" wp14:editId="65113915">
                                  <wp:extent cx="772795" cy="873125"/>
                                  <wp:effectExtent l="0" t="0" r="0" b="0"/>
                                  <wp:docPr id="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2795" cy="873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C9A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4.6pt;margin-top:-6.35pt;width:76.1pt;height:79.4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" stroked="f" strokeweight="1pt">
                <v:textbox>
                  <w:txbxContent>
                    <w:p w14:paraId="4E717442" w14:textId="60C7C181" w:rsidR="00115A66" w:rsidRDefault="00D350FD" w:rsidP="00115A66">
                      <w:r w:rsidRPr="00A7712E">
                        <w:rPr>
                          <w:noProof/>
                        </w:rPr>
                        <w:drawing>
                          <wp:inline distT="0" distB="0" distL="0" distR="0" wp14:anchorId="7CDB3291" wp14:editId="65113915">
                            <wp:extent cx="772795" cy="873125"/>
                            <wp:effectExtent l="0" t="0" r="0" b="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2795" cy="873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7CD34B7" w14:textId="77777777" w:rsidR="00640E14" w:rsidRPr="009E6E93" w:rsidRDefault="00640E14" w:rsidP="00115A66">
      <w:pPr>
        <w:spacing w:after="120" w:line="200" w:lineRule="exact"/>
        <w:ind w:left="288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466C3542" w14:textId="77777777" w:rsidR="00640E14" w:rsidRPr="009E6E93" w:rsidRDefault="00640E14" w:rsidP="00115A66">
      <w:pPr>
        <w:spacing w:after="12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40440A94" w14:textId="6867D98C" w:rsidR="00640E14" w:rsidRPr="009E6E93" w:rsidRDefault="00640E14" w:rsidP="00115A66">
      <w:pPr>
        <w:spacing w:after="360" w:line="320" w:lineRule="exact"/>
        <w:ind w:left="288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115A66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4146B5">
        <w:rPr>
          <w:rFonts w:ascii="Arial" w:hAnsi="Arial"/>
          <w:b/>
          <w:sz w:val="32"/>
        </w:rPr>
        <w:t>7</w:t>
      </w:r>
      <w:r w:rsidR="00115A66">
        <w:rPr>
          <w:rFonts w:ascii="Arial" w:hAnsi="Arial"/>
          <w:b/>
          <w:sz w:val="32"/>
        </w:rPr>
        <w:t>”</w:t>
      </w:r>
      <w:r w:rsidRPr="009E6E93">
        <w:rPr>
          <w:rFonts w:ascii="Arial" w:hAnsi="Arial"/>
          <w:sz w:val="32"/>
        </w:rPr>
        <w:tab/>
      </w:r>
      <w:r w:rsidRPr="009E6E93">
        <w:rPr>
          <w:rFonts w:ascii="Arial" w:hAnsi="Arial"/>
          <w:sz w:val="32"/>
        </w:rPr>
        <w:tab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753560CD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0D56B54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5275DCCE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0EA4AD8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5EA18342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79567EF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1BCF92E8" w14:textId="6C6609E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del w:id="0" w:author="Author">
              <w:r w:rsidR="00C70C6F" w:rsidRPr="009E6E93" w:rsidDel="00693427">
                <w:rPr>
                  <w:rFonts w:ascii="Arial" w:hAnsi="Arial"/>
                </w:rPr>
                <w:delText xml:space="preserve">3 </w:delText>
              </w:r>
            </w:del>
            <w:ins w:id="1" w:author="Author">
              <w:r w:rsidR="00693427">
                <w:rPr>
                  <w:rFonts w:ascii="Arial" w:hAnsi="Arial"/>
                </w:rPr>
                <w:t>2</w:t>
              </w:r>
              <w:r w:rsidR="00693427" w:rsidRPr="009E6E93">
                <w:rPr>
                  <w:rFonts w:ascii="Arial" w:hAnsi="Arial"/>
                </w:rPr>
                <w:t xml:space="preserve"> </w:t>
              </w:r>
            </w:ins>
          </w:p>
        </w:tc>
        <w:tc>
          <w:tcPr>
            <w:tcW w:w="5400" w:type="dxa"/>
            <w:shd w:val="pct5" w:color="auto" w:fill="auto"/>
          </w:tcPr>
          <w:p w14:paraId="0543A0A2" w14:textId="6EF9CB59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del w:id="2" w:author="Author">
              <w:r w:rsidR="001D3BA9" w:rsidDel="00693427">
                <w:rPr>
                  <w:rFonts w:ascii="Arial" w:hAnsi="Arial"/>
                </w:rPr>
                <w:delText>August</w:delText>
              </w:r>
              <w:r w:rsidR="00870DF4" w:rsidRPr="009E6E93" w:rsidDel="00693427">
                <w:rPr>
                  <w:rFonts w:ascii="Arial" w:hAnsi="Arial"/>
                </w:rPr>
                <w:delText xml:space="preserve">, </w:delText>
              </w:r>
              <w:r w:rsidR="0012675F" w:rsidDel="00693427">
                <w:rPr>
                  <w:rFonts w:ascii="Arial" w:hAnsi="Arial"/>
                </w:rPr>
                <w:delText>2023</w:delText>
              </w:r>
            </w:del>
            <w:ins w:id="3" w:author="Author">
              <w:r w:rsidR="00693427">
                <w:rPr>
                  <w:rFonts w:ascii="Arial" w:hAnsi="Arial"/>
                </w:rPr>
                <w:t>April, 2024</w:t>
              </w:r>
            </w:ins>
          </w:p>
        </w:tc>
        <w:tc>
          <w:tcPr>
            <w:tcW w:w="1080" w:type="dxa"/>
            <w:shd w:val="pct5" w:color="auto" w:fill="auto"/>
          </w:tcPr>
          <w:p w14:paraId="0E760BDF" w14:textId="5E618AED" w:rsidR="00640E14" w:rsidRPr="009E6E93" w:rsidRDefault="00D237A6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4" w:author="Author">
              <w:r w:rsidDel="00693427">
                <w:rPr>
                  <w:rFonts w:ascii="Arial" w:hAnsi="Arial"/>
                </w:rPr>
                <w:delText>Original</w:delText>
              </w:r>
            </w:del>
            <w:ins w:id="5" w:author="Author">
              <w:r w:rsidR="00693427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990" w:type="dxa"/>
            <w:shd w:val="pct5" w:color="auto" w:fill="auto"/>
          </w:tcPr>
          <w:p w14:paraId="61B21325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48953B0F" w14:textId="77777777" w:rsidR="00640E14" w:rsidRPr="009E6E93" w:rsidRDefault="00640E14" w:rsidP="0012675F">
      <w:pPr>
        <w:spacing w:before="36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200793D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5DBEFCA3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02EEE42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Applicable to residential customers </w:t>
      </w:r>
      <w:r w:rsidR="00115A66">
        <w:rPr>
          <w:rFonts w:ascii="Arial" w:hAnsi="Arial"/>
        </w:rPr>
        <w:t xml:space="preserve">located at premises having no less than 12 months of metered usage history, and </w:t>
      </w:r>
      <w:r w:rsidRPr="009E6E93">
        <w:rPr>
          <w:rFonts w:ascii="Arial" w:hAnsi="Arial"/>
        </w:rPr>
        <w:t xml:space="preserve">who are currently in good financial standing with Georgia Power.   </w:t>
      </w:r>
    </w:p>
    <w:p w14:paraId="21B2F446" w14:textId="0274A109" w:rsidR="00D84AA3" w:rsidRPr="009E6E93" w:rsidRDefault="003429EC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FlatBill offers will not be made to accounts where the monthly calculated amount is less than </w:t>
      </w:r>
      <w:r w:rsidR="00EB5627">
        <w:rPr>
          <w:rFonts w:ascii="Arial" w:hAnsi="Arial"/>
        </w:rPr>
        <w:t>fifty ($50)</w:t>
      </w:r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>separately metered dwellings or facilities. Service shall not be resold or shared with others.</w:t>
      </w:r>
    </w:p>
    <w:p w14:paraId="6951E7F0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063BD01C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F3072B">
        <w:rPr>
          <w:rFonts w:ascii="Arial" w:hAnsi="Arial"/>
        </w:rPr>
        <w:t xml:space="preserve"> </w:t>
      </w:r>
      <w:r w:rsidRPr="009E6E93">
        <w:rPr>
          <w:rFonts w:ascii="Arial" w:hAnsi="Arial"/>
        </w:rPr>
        <w:t>phase, 60 hertz, at a standard voltage.</w:t>
      </w:r>
    </w:p>
    <w:p w14:paraId="3FAB878E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327C3412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Service hereunder shall be for a period of one year. 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Pr="009E6E93">
        <w:rPr>
          <w:rFonts w:ascii="Arial" w:hAnsi="Arial"/>
        </w:rPr>
        <w:t xml:space="preserve">All eligible FlatBill 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61E65614" w14:textId="77777777" w:rsidR="003E6EE7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  <w:snapToGrid w:val="0"/>
        </w:rPr>
      </w:pPr>
      <w:r w:rsidRPr="009E6E93">
        <w:rPr>
          <w:rFonts w:ascii="Arial" w:hAnsi="Arial"/>
        </w:rPr>
        <w:t xml:space="preserve">A customer who </w:t>
      </w:r>
      <w:r w:rsidR="00115A66">
        <w:rPr>
          <w:rFonts w:ascii="Arial" w:hAnsi="Arial"/>
        </w:rPr>
        <w:t>is unable to complete</w:t>
      </w:r>
      <w:r w:rsidR="00237279">
        <w:rPr>
          <w:rFonts w:ascii="Arial" w:hAnsi="Arial"/>
        </w:rPr>
        <w:t xml:space="preserve"> </w:t>
      </w:r>
      <w:r w:rsidRPr="009E6E93">
        <w:rPr>
          <w:rFonts w:ascii="Arial" w:hAnsi="Arial"/>
        </w:rPr>
        <w:t>the 12</w:t>
      </w:r>
      <w:r w:rsidR="0063656A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</w:t>
      </w:r>
      <w:proofErr w:type="gramStart"/>
      <w:r w:rsidR="00385A52" w:rsidRPr="009E6E93">
        <w:rPr>
          <w:rFonts w:ascii="Arial" w:hAnsi="Arial"/>
        </w:rPr>
        <w:t>actually used</w:t>
      </w:r>
      <w:proofErr w:type="gramEnd"/>
      <w:r w:rsidR="00385A52" w:rsidRPr="009E6E93">
        <w:rPr>
          <w:rFonts w:ascii="Arial" w:hAnsi="Arial"/>
        </w:rPr>
        <w:t xml:space="preserve"> results in a billing amount under </w:t>
      </w:r>
      <w:r w:rsidRPr="009E6E93">
        <w:rPr>
          <w:rFonts w:ascii="Arial" w:hAnsi="Arial"/>
        </w:rPr>
        <w:t xml:space="preserve">the Residential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 xml:space="preserve">. 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4E2974">
        <w:rPr>
          <w:rFonts w:ascii="Arial" w:hAnsi="Arial"/>
          <w:snapToGrid w:val="0"/>
        </w:rPr>
        <w:t>a</w:t>
      </w:r>
      <w:r w:rsidR="004E2974" w:rsidRPr="009E6E93">
        <w:rPr>
          <w:rFonts w:ascii="Arial" w:hAnsi="Arial"/>
          <w:snapToGrid w:val="0"/>
        </w:rPr>
        <w:t xml:space="preserve"> </w:t>
      </w:r>
      <w:r w:rsidR="003E6EE7" w:rsidRPr="009E6E93">
        <w:rPr>
          <w:rFonts w:ascii="Arial" w:hAnsi="Arial"/>
          <w:snapToGrid w:val="0"/>
        </w:rPr>
        <w:t>refund or credit for amounts paid under the FlatBill tariff.</w:t>
      </w:r>
    </w:p>
    <w:p w14:paraId="5C81184D" w14:textId="4F528A32" w:rsidR="00640E14" w:rsidRPr="009E6E93" w:rsidRDefault="00640E14" w:rsidP="008A4B95">
      <w:pPr>
        <w:spacing w:before="120" w:after="240"/>
        <w:ind w:left="288" w:right="288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 xml:space="preserve">If a customer’s monthly usage as compared to </w:t>
      </w:r>
      <w:r w:rsidR="000C25B5" w:rsidRPr="000C25B5">
        <w:rPr>
          <w:rFonts w:ascii="Arial" w:hAnsi="Arial"/>
          <w:snapToGrid w:val="0"/>
        </w:rPr>
        <w:t xml:space="preserve">the Expected Monthly kWh adjusted for the </w:t>
      </w:r>
      <w:r w:rsidR="009E53A7">
        <w:rPr>
          <w:rFonts w:ascii="Arial" w:hAnsi="Arial"/>
          <w:snapToGrid w:val="0"/>
        </w:rPr>
        <w:t xml:space="preserve">current year’s </w:t>
      </w:r>
      <w:r w:rsidR="000C25B5" w:rsidRPr="000C25B5">
        <w:rPr>
          <w:rFonts w:ascii="Arial" w:hAnsi="Arial"/>
          <w:snapToGrid w:val="0"/>
        </w:rPr>
        <w:t>actual weather</w:t>
      </w:r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4E2974">
        <w:rPr>
          <w:rFonts w:ascii="Arial" w:hAnsi="Arial"/>
          <w:snapToGrid w:val="0"/>
        </w:rPr>
        <w:t>Residential Service</w:t>
      </w:r>
      <w:r w:rsidR="004E2974" w:rsidRPr="009E6E93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tariff for the remaining months of the FlatBill contract.</w:t>
      </w:r>
      <w:r w:rsidR="001471E5" w:rsidRPr="009E6E93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4E2974">
        <w:rPr>
          <w:rFonts w:ascii="Arial" w:hAnsi="Arial"/>
          <w:snapToGrid w:val="0"/>
        </w:rPr>
        <w:t>Residential Service</w:t>
      </w:r>
      <w:r w:rsidR="001471E5" w:rsidRPr="009E6E93">
        <w:rPr>
          <w:rFonts w:ascii="Arial" w:hAnsi="Arial"/>
          <w:snapToGrid w:val="0"/>
        </w:rPr>
        <w:t xml:space="preserve"> 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5F8E3669" w14:textId="77777777" w:rsidR="00640E14" w:rsidRPr="009E6E93" w:rsidRDefault="00640E14" w:rsidP="008A4B95">
      <w:pPr>
        <w:spacing w:before="240" w:after="120"/>
        <w:ind w:left="285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6DCA3E52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4E2974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02C5CA60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78F17EA4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63945B81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Minimum Monthly Bill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 Monthly Amount</w:t>
      </w:r>
    </w:p>
    <w:p w14:paraId="4D87536E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B988E8E" w14:textId="77777777" w:rsidR="004E2974" w:rsidRDefault="004E2974">
      <w:pPr>
        <w:spacing w:after="120" w:line="320" w:lineRule="exact"/>
        <w:rPr>
          <w:rFonts w:ascii="Arial" w:hAnsi="Arial"/>
          <w:b/>
          <w:sz w:val="32"/>
        </w:rPr>
        <w:sectPr w:rsidR="004E2974" w:rsidSect="009568F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864" w:right="1152" w:bottom="864" w:left="1440" w:header="720" w:footer="518" w:gutter="0"/>
          <w:pgBorders w:zOrder="back">
            <w:top w:val="single" w:sz="18" w:space="1" w:color="auto"/>
            <w:left w:val="single" w:sz="18" w:space="4" w:color="auto"/>
            <w:bottom w:val="single" w:sz="18" w:space="1" w:color="auto"/>
            <w:right w:val="single" w:sz="18" w:space="4" w:color="auto"/>
          </w:pgBorders>
          <w:cols w:space="720"/>
        </w:sectPr>
      </w:pPr>
    </w:p>
    <w:p w14:paraId="06A1D780" w14:textId="3853FE35" w:rsidR="00640E14" w:rsidRPr="009E6E93" w:rsidRDefault="00640E14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4146B5">
        <w:rPr>
          <w:rFonts w:ascii="Arial" w:hAnsi="Arial"/>
          <w:b/>
          <w:sz w:val="32"/>
        </w:rPr>
        <w:t>7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27D4ACE0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9D4EAE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484513A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1D100F84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0C2FFB9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73A7AC0A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24F8C400" w14:textId="3C947C45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ins w:id="6" w:author="Author">
              <w:r w:rsidR="00693427">
                <w:rPr>
                  <w:rFonts w:ascii="Arial" w:hAnsi="Arial"/>
                </w:rPr>
                <w:t>2</w:t>
              </w:r>
            </w:ins>
            <w:del w:id="7" w:author="Author">
              <w:r w:rsidR="00C70C6F" w:rsidRPr="009E6E93" w:rsidDel="00693427">
                <w:rPr>
                  <w:rFonts w:ascii="Arial" w:hAnsi="Arial"/>
                </w:rPr>
                <w:delText>3</w:delText>
              </w:r>
            </w:del>
            <w:r w:rsidR="00C70C6F" w:rsidRPr="009E6E93">
              <w:rPr>
                <w:rFonts w:ascii="Arial" w:hAnsi="Arial"/>
              </w:rPr>
              <w:t xml:space="preserve"> </w:t>
            </w:r>
          </w:p>
        </w:tc>
        <w:tc>
          <w:tcPr>
            <w:tcW w:w="5400" w:type="dxa"/>
            <w:shd w:val="pct5" w:color="auto" w:fill="auto"/>
          </w:tcPr>
          <w:p w14:paraId="7683F76F" w14:textId="4C8923DD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del w:id="8" w:author="Author">
              <w:r w:rsidR="001D3BA9" w:rsidDel="00693427">
                <w:rPr>
                  <w:rFonts w:ascii="Arial" w:hAnsi="Arial"/>
                </w:rPr>
                <w:delText>August</w:delText>
              </w:r>
              <w:r w:rsidR="00870DF4" w:rsidRPr="009E6E93" w:rsidDel="00693427">
                <w:rPr>
                  <w:rFonts w:ascii="Arial" w:hAnsi="Arial"/>
                </w:rPr>
                <w:delText xml:space="preserve">, </w:delText>
              </w:r>
              <w:r w:rsidR="0012675F" w:rsidDel="00693427">
                <w:rPr>
                  <w:rFonts w:ascii="Arial" w:hAnsi="Arial"/>
                </w:rPr>
                <w:delText>2023</w:delText>
              </w:r>
            </w:del>
            <w:ins w:id="9" w:author="Author">
              <w:r w:rsidR="00693427">
                <w:rPr>
                  <w:rFonts w:ascii="Arial" w:hAnsi="Arial"/>
                </w:rPr>
                <w:t>April, 2024</w:t>
              </w:r>
            </w:ins>
          </w:p>
        </w:tc>
        <w:tc>
          <w:tcPr>
            <w:tcW w:w="1170" w:type="dxa"/>
            <w:shd w:val="pct5" w:color="auto" w:fill="auto"/>
          </w:tcPr>
          <w:p w14:paraId="3FB84972" w14:textId="7F1A223F" w:rsidR="00640E14" w:rsidRPr="009E6E93" w:rsidRDefault="00D237A6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10" w:author="Author">
              <w:r w:rsidDel="00693427">
                <w:rPr>
                  <w:rFonts w:ascii="Arial" w:hAnsi="Arial"/>
                </w:rPr>
                <w:delText>Original</w:delText>
              </w:r>
            </w:del>
            <w:ins w:id="11" w:author="Author">
              <w:r w:rsidR="00693427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1170" w:type="dxa"/>
            <w:shd w:val="pct5" w:color="auto" w:fill="auto"/>
          </w:tcPr>
          <w:p w14:paraId="1BE67874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027FFACA" w14:textId="77777777" w:rsidR="00640E14" w:rsidRPr="009E6E93" w:rsidRDefault="00640E14" w:rsidP="0063656A">
      <w:pPr>
        <w:spacing w:before="36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02C4D44E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>Customer’s expected monthly energy consumption is calculated based on the historical metered usage</w:t>
      </w:r>
      <w:r w:rsidR="004E2974">
        <w:rPr>
          <w:rFonts w:ascii="Arial" w:hAnsi="Arial"/>
        </w:rPr>
        <w:t xml:space="preserve"> at the premises</w:t>
      </w:r>
      <w:r w:rsidRPr="009E6E93">
        <w:rPr>
          <w:rFonts w:ascii="Arial" w:hAnsi="Arial"/>
        </w:rPr>
        <w:t xml:space="preserve"> adjusted for </w:t>
      </w:r>
      <w:r w:rsidR="004E2974">
        <w:rPr>
          <w:rFonts w:ascii="Arial" w:hAnsi="Arial"/>
        </w:rPr>
        <w:t xml:space="preserve">vacancy, </w:t>
      </w:r>
      <w:r w:rsidRPr="009E6E93">
        <w:rPr>
          <w:rFonts w:ascii="Arial" w:hAnsi="Arial"/>
        </w:rPr>
        <w:t xml:space="preserve">normal </w:t>
      </w:r>
      <w:proofErr w:type="gramStart"/>
      <w:r w:rsidRPr="009E6E93">
        <w:rPr>
          <w:rFonts w:ascii="Arial" w:hAnsi="Arial"/>
        </w:rPr>
        <w:t>weather</w:t>
      </w:r>
      <w:proofErr w:type="gramEnd"/>
      <w:r w:rsidRPr="009E6E93">
        <w:rPr>
          <w:rFonts w:ascii="Arial" w:hAnsi="Arial"/>
        </w:rPr>
        <w:t xml:space="preserve"> and consumption changes in customer behavior.     </w:t>
      </w:r>
    </w:p>
    <w:p w14:paraId="54115B4D" w14:textId="7C06D610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4E2974">
        <w:rPr>
          <w:rFonts w:ascii="Arial" w:hAnsi="Arial"/>
        </w:rPr>
        <w:t>Residential Service</w:t>
      </w:r>
      <w:r w:rsidR="004E2974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 xml:space="preserve">, </w:t>
      </w:r>
      <w:del w:id="12" w:author="Author">
        <w:r w:rsidR="003A4ADF" w:rsidRPr="009E6E93" w:rsidDel="00693427">
          <w:rPr>
            <w:rFonts w:ascii="Arial" w:hAnsi="Arial"/>
          </w:rPr>
          <w:delText>Nuclear C</w:delText>
        </w:r>
        <w:r w:rsidR="0022697B" w:rsidRPr="009E6E93" w:rsidDel="00693427">
          <w:rPr>
            <w:rFonts w:ascii="Arial" w:hAnsi="Arial"/>
          </w:rPr>
          <w:delText>onstruction</w:delText>
        </w:r>
        <w:r w:rsidR="003A4ADF" w:rsidRPr="009E6E93" w:rsidDel="00693427">
          <w:rPr>
            <w:rFonts w:ascii="Arial" w:hAnsi="Arial"/>
          </w:rPr>
          <w:delText xml:space="preserve"> Cost Recovery (NCCR), </w:delText>
        </w:r>
      </w:del>
      <w:r w:rsidR="005E7B96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 xml:space="preserve"> </w:t>
      </w:r>
      <w:r w:rsidR="00FA0F97" w:rsidRPr="009E6E93">
        <w:rPr>
          <w:rFonts w:ascii="Arial" w:hAnsi="Arial"/>
        </w:rPr>
        <w:t xml:space="preserve">and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38E874D5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48D6D5BD" w14:textId="11E3F486" w:rsidR="000C579C" w:rsidRPr="009E6E93" w:rsidRDefault="00894D77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>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del w:id="13" w:author="Author">
        <w:r w:rsidR="003A4ADF" w:rsidRPr="009E6E93" w:rsidDel="00693427">
          <w:rPr>
            <w:rFonts w:ascii="Arial" w:hAnsi="Arial"/>
          </w:rPr>
          <w:delText>NCCR</w:delText>
        </w:r>
        <w:r w:rsidR="00BE0187" w:rsidRPr="009E6E93" w:rsidDel="00693427">
          <w:rPr>
            <w:rFonts w:ascii="Arial" w:hAnsi="Arial"/>
          </w:rPr>
          <w:delText xml:space="preserve"> charges</w:delText>
        </w:r>
        <w:r w:rsidR="00C62425" w:rsidRPr="009E6E93" w:rsidDel="00693427">
          <w:rPr>
            <w:rFonts w:ascii="Arial" w:hAnsi="Arial"/>
          </w:rPr>
          <w:delText xml:space="preserve">, </w:delText>
        </w:r>
      </w:del>
      <w:r w:rsidR="00E34B04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 xml:space="preserve">DSM </w:t>
      </w:r>
      <w:r w:rsidR="00F532EA" w:rsidRPr="009E6E93">
        <w:rPr>
          <w:rFonts w:ascii="Arial" w:hAnsi="Arial"/>
        </w:rPr>
        <w:t xml:space="preserve">Schedule </w:t>
      </w:r>
      <w:r w:rsidR="000C579C" w:rsidRPr="009E6E93">
        <w:rPr>
          <w:rFonts w:ascii="Arial" w:hAnsi="Arial"/>
        </w:rPr>
        <w:t>and other applicable schedules.</w:t>
      </w:r>
    </w:p>
    <w:p w14:paraId="74D27CA3" w14:textId="77777777" w:rsidR="00640E14" w:rsidRPr="009E6E93" w:rsidRDefault="00640E14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4A047645" w14:textId="77777777" w:rsidR="00640E14" w:rsidRPr="009E6E93" w:rsidRDefault="00640E14" w:rsidP="008A4B95">
      <w:pPr>
        <w:spacing w:before="24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83A150D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57466159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>Adjust the usage to account for expected non-weather</w:t>
      </w:r>
      <w:r w:rsidR="004E2974">
        <w:rPr>
          <w:rFonts w:ascii="Arial" w:hAnsi="Arial"/>
        </w:rPr>
        <w:t>-</w:t>
      </w:r>
      <w:r w:rsidRPr="009E6E93">
        <w:rPr>
          <w:rFonts w:ascii="Arial" w:hAnsi="Arial"/>
        </w:rPr>
        <w:t>related changes.</w:t>
      </w:r>
    </w:p>
    <w:p w14:paraId="42117411" w14:textId="47A53DB6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del w:id="14" w:author="Author">
        <w:r w:rsidR="003A4ADF" w:rsidRPr="009E6E93" w:rsidDel="00693427">
          <w:rPr>
            <w:rFonts w:ascii="Arial" w:hAnsi="Arial"/>
          </w:rPr>
          <w:delText>NCCR,</w:delText>
        </w:r>
        <w:r w:rsidR="00C62425" w:rsidRPr="009E6E93" w:rsidDel="00693427">
          <w:rPr>
            <w:rFonts w:ascii="Arial" w:hAnsi="Arial"/>
          </w:rPr>
          <w:delText xml:space="preserve"> </w:delText>
        </w:r>
      </w:del>
      <w:r w:rsidR="00A03B7A" w:rsidRPr="009E6E93">
        <w:rPr>
          <w:rFonts w:ascii="Arial" w:hAnsi="Arial"/>
        </w:rPr>
        <w:t>DSM,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329E76C2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043ECE5E" w14:textId="5D25B5FD" w:rsidR="003847F7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del w:id="15" w:author="Author">
        <w:r w:rsidR="003A4ADF" w:rsidRPr="009E6E93" w:rsidDel="00693427">
          <w:rPr>
            <w:rFonts w:ascii="Arial" w:hAnsi="Arial"/>
          </w:rPr>
          <w:delText>,</w:delText>
        </w:r>
        <w:r w:rsidR="000855B5" w:rsidRPr="009E6E93" w:rsidDel="00693427">
          <w:rPr>
            <w:rFonts w:ascii="Arial" w:hAnsi="Arial"/>
          </w:rPr>
          <w:delText xml:space="preserve"> </w:delText>
        </w:r>
        <w:r w:rsidR="003A4ADF" w:rsidRPr="009E6E93" w:rsidDel="00693427">
          <w:rPr>
            <w:rFonts w:ascii="Arial" w:hAnsi="Arial"/>
          </w:rPr>
          <w:delText>NCCR</w:delText>
        </w:r>
        <w:r w:rsidR="00E34B04" w:rsidRPr="009E6E93" w:rsidDel="00693427">
          <w:rPr>
            <w:rFonts w:ascii="Arial" w:hAnsi="Arial"/>
          </w:rPr>
          <w:delText>,</w:delText>
        </w:r>
      </w:del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DSM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787F901C" w14:textId="77777777" w:rsidR="00640E14" w:rsidRPr="009E6E93" w:rsidRDefault="003847F7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50C88991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annual bill by summing </w:t>
      </w:r>
      <w:proofErr w:type="gramStart"/>
      <w:r w:rsidRPr="009E6E93">
        <w:rPr>
          <w:rFonts w:ascii="Arial" w:hAnsi="Arial"/>
        </w:rPr>
        <w:t>all of</w:t>
      </w:r>
      <w:proofErr w:type="gramEnd"/>
      <w:r w:rsidRPr="009E6E93">
        <w:rPr>
          <w:rFonts w:ascii="Arial" w:hAnsi="Arial"/>
        </w:rPr>
        <w:t xml:space="preserve"> the monthly charges.</w:t>
      </w:r>
    </w:p>
    <w:p w14:paraId="38526235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4E2974">
        <w:rPr>
          <w:rFonts w:ascii="Arial" w:hAnsi="Arial"/>
        </w:rPr>
        <w:t>FlatBill</w:t>
      </w:r>
      <w:r w:rsidRPr="009E6E93">
        <w:rPr>
          <w:rFonts w:ascii="Arial" w:hAnsi="Arial"/>
        </w:rPr>
        <w:t xml:space="preserve"> amount by dividing the annual bill by 12.</w:t>
      </w:r>
    </w:p>
    <w:p w14:paraId="4B8E5F9F" w14:textId="77777777" w:rsidR="006E1C88" w:rsidRPr="009E6E93" w:rsidRDefault="006E1C88" w:rsidP="00693427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2FF744D5" w14:textId="77777777" w:rsidR="006E1C88" w:rsidRPr="009E6E93" w:rsidRDefault="006E1C88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3C1872B3" w14:textId="0B355AC7" w:rsidR="00CA40C7" w:rsidRPr="009E6E93" w:rsidDel="00693427" w:rsidRDefault="00CA40C7" w:rsidP="00CA40C7">
      <w:pPr>
        <w:spacing w:before="120" w:after="120" w:line="200" w:lineRule="exact"/>
        <w:ind w:left="288" w:right="288"/>
        <w:jc w:val="center"/>
        <w:rPr>
          <w:del w:id="16" w:author="Author"/>
          <w:rFonts w:ascii="Arial" w:hAnsi="Arial"/>
          <w:b/>
        </w:rPr>
      </w:pPr>
      <w:del w:id="17" w:author="Author">
        <w:r w:rsidRPr="009E6E93" w:rsidDel="00693427">
          <w:rPr>
            <w:rFonts w:ascii="Arial" w:hAnsi="Arial"/>
            <w:b/>
          </w:rPr>
          <w:delText>NUCLEAR CONSTRUCTION COST RECOVERY:</w:delText>
        </w:r>
      </w:del>
    </w:p>
    <w:p w14:paraId="10F51645" w14:textId="12DEC9D7" w:rsidR="00CA40C7" w:rsidRPr="009E6E93" w:rsidDel="00693427" w:rsidRDefault="00CA40C7" w:rsidP="008A4B95">
      <w:pPr>
        <w:spacing w:before="120" w:after="240" w:line="200" w:lineRule="exact"/>
        <w:ind w:left="288" w:right="288"/>
        <w:jc w:val="both"/>
        <w:rPr>
          <w:del w:id="18" w:author="Author"/>
          <w:rFonts w:ascii="Arial" w:hAnsi="Arial"/>
        </w:rPr>
      </w:pPr>
      <w:del w:id="19" w:author="Author">
        <w:r w:rsidRPr="009E6E93" w:rsidDel="00693427">
          <w:rPr>
            <w:rFonts w:ascii="Arial" w:hAnsi="Arial"/>
          </w:rPr>
          <w:delText>The monthly amount calculated in the above rate includes the provisions of the Company's effective Nuclear Construction Cost Recovery Schedule, including any applicable adjustments.</w:delText>
        </w:r>
      </w:del>
    </w:p>
    <w:p w14:paraId="2564155B" w14:textId="77777777" w:rsidR="005F20C9" w:rsidRPr="009E6E93" w:rsidRDefault="005F20C9" w:rsidP="005F20C9">
      <w:pPr>
        <w:spacing w:before="120" w:after="120" w:line="200" w:lineRule="exact"/>
        <w:ind w:left="288" w:right="288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0B94180F" w14:textId="77777777" w:rsidR="005F20C9" w:rsidRPr="009E6E93" w:rsidRDefault="005F20C9" w:rsidP="008A4B95">
      <w:pPr>
        <w:pStyle w:val="Heading2"/>
        <w:tabs>
          <w:tab w:val="left" w:pos="0"/>
          <w:tab w:val="left" w:pos="9720"/>
        </w:tabs>
        <w:spacing w:before="120" w:after="240" w:line="200" w:lineRule="exact"/>
        <w:ind w:left="288" w:right="288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 xml:space="preserve">The monthly amount calculated in the above rate includes the provisions of the Company's effective </w:t>
      </w:r>
      <w:r w:rsidR="00F3072B">
        <w:rPr>
          <w:rFonts w:ascii="Arial" w:hAnsi="Arial"/>
          <w:b w:val="0"/>
        </w:rPr>
        <w:t>Demand Side Management</w:t>
      </w:r>
      <w:r w:rsidRPr="009E6E93">
        <w:rPr>
          <w:rFonts w:ascii="Arial" w:hAnsi="Arial"/>
          <w:b w:val="0"/>
        </w:rPr>
        <w:t xml:space="preserve"> Residential Schedule, including any applicable adjustments.</w:t>
      </w:r>
    </w:p>
    <w:p w14:paraId="4B6B9C50" w14:textId="77777777" w:rsidR="005F20C9" w:rsidRPr="009E6E93" w:rsidRDefault="005F20C9" w:rsidP="005F20C9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7A5890FC" w14:textId="77777777" w:rsidR="005F20C9" w:rsidRPr="009E6E93" w:rsidRDefault="005F20C9" w:rsidP="005F20C9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88"/>
        <w:jc w:val="both"/>
      </w:pPr>
      <w:r w:rsidRPr="009E6E93">
        <w:t xml:space="preserve">The monthly amount calculated in the above rate includes the provisions of the Company’s effective </w:t>
      </w:r>
      <w:r w:rsidR="00F3072B">
        <w:t>Fuel Cost Recovery</w:t>
      </w:r>
      <w:r w:rsidRPr="009E6E93">
        <w:t xml:space="preserve"> Schedule</w:t>
      </w:r>
      <w:r w:rsidR="00F3072B">
        <w:t>s</w:t>
      </w:r>
      <w:r w:rsidRPr="009E6E93">
        <w:t>.</w:t>
      </w:r>
    </w:p>
    <w:p w14:paraId="31186B3E" w14:textId="77777777" w:rsidR="00693427" w:rsidRPr="009E6E93" w:rsidRDefault="00693427">
      <w:pPr>
        <w:pStyle w:val="Heading2"/>
        <w:tabs>
          <w:tab w:val="left" w:pos="0"/>
          <w:tab w:val="left" w:pos="9720"/>
        </w:tabs>
        <w:spacing w:before="120" w:after="120"/>
        <w:ind w:left="288" w:right="288" w:firstLine="0"/>
        <w:jc w:val="center"/>
        <w:rPr>
          <w:moveTo w:id="20" w:author="Author"/>
          <w:rFonts w:ascii="Arial" w:hAnsi="Arial"/>
        </w:rPr>
        <w:pPrChange w:id="21" w:author="Author">
          <w:pPr>
            <w:pStyle w:val="Heading2"/>
            <w:tabs>
              <w:tab w:val="left" w:pos="0"/>
              <w:tab w:val="left" w:pos="9720"/>
            </w:tabs>
            <w:spacing w:before="360" w:after="120"/>
            <w:ind w:left="288" w:right="288" w:firstLine="0"/>
            <w:jc w:val="center"/>
          </w:pPr>
        </w:pPrChange>
      </w:pPr>
      <w:moveToRangeStart w:id="22" w:author="Author" w:name="move148344563"/>
      <w:moveTo w:id="23" w:author="Author">
        <w:r w:rsidRPr="009E6E93">
          <w:rPr>
            <w:rFonts w:ascii="Arial" w:hAnsi="Arial"/>
          </w:rPr>
          <w:t>MUNICIPAL FRANCHISE FEE:</w:t>
        </w:r>
      </w:moveTo>
    </w:p>
    <w:p w14:paraId="10D6EA44" w14:textId="77777777" w:rsidR="00693427" w:rsidRPr="009E6E93" w:rsidRDefault="00693427" w:rsidP="00693427">
      <w:pPr>
        <w:spacing w:before="120" w:after="120" w:line="200" w:lineRule="exact"/>
        <w:ind w:left="288" w:right="288"/>
        <w:jc w:val="both"/>
        <w:rPr>
          <w:moveTo w:id="24" w:author="Author"/>
          <w:rFonts w:ascii="Helv" w:hAnsi="Helv"/>
        </w:rPr>
      </w:pPr>
      <w:moveTo w:id="25" w:author="Author">
        <w:r w:rsidRPr="009E6E93">
          <w:rPr>
            <w:rFonts w:ascii="Arial" w:hAnsi="Arial"/>
          </w:rPr>
          <w:t>The monthly amount calculated in the above rate includes the provisions of the Company's effective Municipal Franchise Fee Schedule, including any applicable adjustments.</w:t>
        </w:r>
      </w:moveTo>
    </w:p>
    <w:p w14:paraId="55C3FAC7" w14:textId="77777777" w:rsidR="00693427" w:rsidRPr="009E6E93" w:rsidRDefault="00693427">
      <w:pPr>
        <w:pStyle w:val="Heading2"/>
        <w:tabs>
          <w:tab w:val="left" w:pos="0"/>
          <w:tab w:val="left" w:pos="9720"/>
        </w:tabs>
        <w:spacing w:before="120" w:after="120"/>
        <w:ind w:left="288" w:right="288" w:firstLine="0"/>
        <w:jc w:val="center"/>
        <w:rPr>
          <w:moveTo w:id="26" w:author="Author"/>
          <w:rFonts w:ascii="Arial" w:hAnsi="Arial"/>
        </w:rPr>
        <w:pPrChange w:id="27" w:author="Author">
          <w:pPr>
            <w:pStyle w:val="Heading2"/>
            <w:tabs>
              <w:tab w:val="left" w:pos="0"/>
              <w:tab w:val="left" w:pos="9720"/>
            </w:tabs>
            <w:spacing w:before="240" w:after="120"/>
            <w:ind w:left="288" w:right="288" w:firstLine="0"/>
            <w:jc w:val="center"/>
          </w:pPr>
        </w:pPrChange>
      </w:pPr>
      <w:moveToRangeStart w:id="28" w:author="Author" w:name="move148344599"/>
      <w:moveToRangeEnd w:id="22"/>
      <w:moveTo w:id="29" w:author="Author">
        <w:r w:rsidRPr="009E6E93">
          <w:rPr>
            <w:rFonts w:ascii="Arial" w:hAnsi="Arial"/>
          </w:rPr>
          <w:t>GENERAL TERMS AND CONDITIONS:</w:t>
        </w:r>
      </w:moveTo>
    </w:p>
    <w:p w14:paraId="5A78931C" w14:textId="77777777" w:rsidR="00693427" w:rsidRPr="009E6E93" w:rsidRDefault="00693427" w:rsidP="00693427">
      <w:pPr>
        <w:spacing w:before="120" w:after="120" w:line="200" w:lineRule="exact"/>
        <w:ind w:left="288" w:right="288"/>
        <w:jc w:val="both"/>
        <w:rPr>
          <w:moveTo w:id="30" w:author="Author"/>
          <w:rFonts w:ascii="Arial" w:hAnsi="Arial"/>
        </w:rPr>
      </w:pPr>
      <w:moveTo w:id="31" w:author="Author">
        <w:r w:rsidRPr="009E6E93">
          <w:rPr>
            <w:rFonts w:ascii="Arial" w:hAnsi="Arial"/>
          </w:rPr>
          <w:t>The bill calculated under this tariff is subject to change in such an amount as may be approved and/or amended by the Georgia Public Service Commission under the provisions of applicable riders and other schedules.</w:t>
        </w:r>
      </w:moveTo>
    </w:p>
    <w:p w14:paraId="5EB08BD0" w14:textId="77777777" w:rsidR="00693427" w:rsidRPr="009E6E93" w:rsidRDefault="00693427" w:rsidP="00693427">
      <w:pPr>
        <w:pStyle w:val="BodyTextIndent2"/>
        <w:tabs>
          <w:tab w:val="clear" w:pos="360"/>
          <w:tab w:val="left" w:pos="9720"/>
        </w:tabs>
        <w:spacing w:before="120" w:after="120"/>
        <w:ind w:left="288" w:right="288"/>
        <w:jc w:val="both"/>
        <w:rPr>
          <w:moveTo w:id="32" w:author="Author"/>
        </w:rPr>
      </w:pPr>
      <w:moveTo w:id="33" w:author="Author">
        <w:r w:rsidRPr="009E6E93">
          <w:t>Service hereunder is subject to the Rules and Regulations for Electric Service on file with the Georgia Public Service Commission.</w:t>
        </w:r>
      </w:moveTo>
    </w:p>
    <w:moveToRangeEnd w:id="28"/>
    <w:p w14:paraId="524D1B70" w14:textId="35A302E1" w:rsidR="00E906A6" w:rsidRPr="009E6E93" w:rsidRDefault="00E906A6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del w:id="34" w:author="Author">
        <w:r w:rsidRPr="009E6E93" w:rsidDel="00693427">
          <w:rPr>
            <w:rFonts w:ascii="Arial" w:hAnsi="Arial"/>
            <w:b/>
            <w:sz w:val="32"/>
          </w:rPr>
          <w:delText>SCHEDULE: FLAT-</w:delText>
        </w:r>
        <w:r w:rsidR="004146B5" w:rsidDel="00693427">
          <w:rPr>
            <w:rFonts w:ascii="Arial" w:hAnsi="Arial"/>
            <w:b/>
            <w:sz w:val="32"/>
          </w:rPr>
          <w:delText>7</w:delText>
        </w:r>
      </w:del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:rsidDel="00693427" w14:paraId="0F0C5496" w14:textId="28C05901" w:rsidTr="004A278D">
        <w:trPr>
          <w:trHeight w:hRule="exact" w:val="260"/>
          <w:jc w:val="center"/>
          <w:del w:id="35" w:author="Author"/>
        </w:trPr>
        <w:tc>
          <w:tcPr>
            <w:tcW w:w="900" w:type="dxa"/>
            <w:shd w:val="pct5" w:color="auto" w:fill="auto"/>
          </w:tcPr>
          <w:p w14:paraId="73228BAC" w14:textId="41056BFA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36" w:author="Author"/>
                <w:rFonts w:ascii="Arial" w:hAnsi="Arial"/>
                <w:b/>
                <w:sz w:val="16"/>
                <w:u w:val="single"/>
              </w:rPr>
            </w:pPr>
            <w:del w:id="37" w:author="Author">
              <w:r w:rsidRPr="009E6E93" w:rsidDel="00693427">
                <w:rPr>
                  <w:rFonts w:ascii="Arial" w:hAnsi="Arial"/>
                  <w:b/>
                  <w:sz w:val="16"/>
                  <w:u w:val="single"/>
                </w:rPr>
                <w:delText>PAGE</w:delText>
              </w:r>
            </w:del>
          </w:p>
        </w:tc>
        <w:tc>
          <w:tcPr>
            <w:tcW w:w="5400" w:type="dxa"/>
            <w:shd w:val="pct5" w:color="auto" w:fill="auto"/>
          </w:tcPr>
          <w:p w14:paraId="0F554C95" w14:textId="5861C2FC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38" w:author="Author"/>
                <w:rFonts w:ascii="Arial" w:hAnsi="Arial"/>
                <w:b/>
                <w:sz w:val="16"/>
                <w:u w:val="single"/>
              </w:rPr>
            </w:pPr>
            <w:del w:id="39" w:author="Author">
              <w:r w:rsidRPr="009E6E93" w:rsidDel="00693427">
                <w:rPr>
                  <w:rFonts w:ascii="Arial" w:hAnsi="Arial"/>
                  <w:b/>
                  <w:sz w:val="16"/>
                  <w:u w:val="single"/>
                </w:rPr>
                <w:delText>EFFECTIVE DATE</w:delText>
              </w:r>
            </w:del>
          </w:p>
        </w:tc>
        <w:tc>
          <w:tcPr>
            <w:tcW w:w="1170" w:type="dxa"/>
            <w:shd w:val="pct5" w:color="auto" w:fill="auto"/>
          </w:tcPr>
          <w:p w14:paraId="5667B6C9" w14:textId="518842F3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40" w:author="Author"/>
                <w:rFonts w:ascii="Arial" w:hAnsi="Arial"/>
                <w:b/>
                <w:sz w:val="16"/>
                <w:u w:val="single"/>
              </w:rPr>
            </w:pPr>
            <w:del w:id="41" w:author="Author">
              <w:r w:rsidRPr="009E6E93" w:rsidDel="00693427">
                <w:rPr>
                  <w:rFonts w:ascii="Arial" w:hAnsi="Arial"/>
                  <w:b/>
                  <w:sz w:val="16"/>
                  <w:u w:val="single"/>
                </w:rPr>
                <w:delText>REVISION</w:delText>
              </w:r>
            </w:del>
          </w:p>
        </w:tc>
        <w:tc>
          <w:tcPr>
            <w:tcW w:w="1170" w:type="dxa"/>
            <w:shd w:val="pct5" w:color="auto" w:fill="auto"/>
          </w:tcPr>
          <w:p w14:paraId="63DC21DF" w14:textId="2A9ECA37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42" w:author="Author"/>
                <w:rFonts w:ascii="Arial" w:hAnsi="Arial"/>
                <w:b/>
                <w:sz w:val="16"/>
                <w:u w:val="single"/>
              </w:rPr>
            </w:pPr>
            <w:del w:id="43" w:author="Author">
              <w:r w:rsidRPr="009E6E93" w:rsidDel="00693427">
                <w:rPr>
                  <w:rFonts w:ascii="Arial" w:hAnsi="Arial"/>
                  <w:b/>
                  <w:sz w:val="16"/>
                  <w:u w:val="single"/>
                </w:rPr>
                <w:delText>PAGE</w:delText>
              </w:r>
            </w:del>
          </w:p>
        </w:tc>
      </w:tr>
      <w:tr w:rsidR="00C70C6F" w:rsidRPr="009E6E93" w:rsidDel="00693427" w14:paraId="1C1A5A83" w14:textId="5E1D9DAD" w:rsidTr="004A278D">
        <w:trPr>
          <w:jc w:val="center"/>
          <w:del w:id="44" w:author="Author"/>
        </w:trPr>
        <w:tc>
          <w:tcPr>
            <w:tcW w:w="900" w:type="dxa"/>
            <w:shd w:val="pct5" w:color="auto" w:fill="auto"/>
          </w:tcPr>
          <w:p w14:paraId="6715B989" w14:textId="401910A6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45" w:author="Author"/>
                <w:rFonts w:ascii="Arial" w:hAnsi="Arial"/>
              </w:rPr>
            </w:pPr>
            <w:del w:id="46" w:author="Author">
              <w:r w:rsidRPr="009E6E93" w:rsidDel="00693427">
                <w:rPr>
                  <w:rFonts w:ascii="Arial" w:hAnsi="Arial"/>
                </w:rPr>
                <w:delText xml:space="preserve">3 of 3 </w:delText>
              </w:r>
            </w:del>
          </w:p>
        </w:tc>
        <w:tc>
          <w:tcPr>
            <w:tcW w:w="5400" w:type="dxa"/>
            <w:shd w:val="pct5" w:color="auto" w:fill="auto"/>
          </w:tcPr>
          <w:p w14:paraId="477B9BB4" w14:textId="58F96823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47" w:author="Author"/>
                <w:rFonts w:ascii="Arial" w:hAnsi="Arial"/>
              </w:rPr>
            </w:pPr>
            <w:del w:id="48" w:author="Author">
              <w:r w:rsidRPr="009E6E93" w:rsidDel="00693427">
                <w:rPr>
                  <w:rFonts w:ascii="Arial" w:hAnsi="Arial"/>
                </w:rPr>
                <w:delText xml:space="preserve">With Bills Rendered for the Billing Month of </w:delText>
              </w:r>
              <w:r w:rsidR="001D3BA9" w:rsidDel="00693427">
                <w:rPr>
                  <w:rFonts w:ascii="Arial" w:hAnsi="Arial"/>
                </w:rPr>
                <w:delText>August</w:delText>
              </w:r>
              <w:r w:rsidRPr="009E6E93" w:rsidDel="00693427">
                <w:rPr>
                  <w:rFonts w:ascii="Arial" w:hAnsi="Arial"/>
                </w:rPr>
                <w:delText xml:space="preserve">, </w:delText>
              </w:r>
              <w:r w:rsidR="0012675F" w:rsidDel="00693427">
                <w:rPr>
                  <w:rFonts w:ascii="Arial" w:hAnsi="Arial"/>
                </w:rPr>
                <w:delText>2023</w:delText>
              </w:r>
            </w:del>
          </w:p>
        </w:tc>
        <w:tc>
          <w:tcPr>
            <w:tcW w:w="1170" w:type="dxa"/>
            <w:shd w:val="pct5" w:color="auto" w:fill="auto"/>
          </w:tcPr>
          <w:p w14:paraId="6C11278C" w14:textId="3A04298A" w:rsidR="00C70C6F" w:rsidRPr="009E6E93" w:rsidDel="00693427" w:rsidRDefault="00D237A6" w:rsidP="00693427">
            <w:pPr>
              <w:spacing w:after="120" w:line="280" w:lineRule="exact"/>
              <w:jc w:val="center"/>
              <w:rPr>
                <w:del w:id="49" w:author="Author"/>
                <w:rFonts w:ascii="Arial" w:hAnsi="Arial"/>
              </w:rPr>
            </w:pPr>
            <w:del w:id="50" w:author="Author">
              <w:r w:rsidDel="00693427">
                <w:rPr>
                  <w:rFonts w:ascii="Arial" w:hAnsi="Arial"/>
                </w:rPr>
                <w:delText>Original</w:delText>
              </w:r>
            </w:del>
          </w:p>
        </w:tc>
        <w:tc>
          <w:tcPr>
            <w:tcW w:w="1170" w:type="dxa"/>
            <w:shd w:val="pct5" w:color="auto" w:fill="auto"/>
          </w:tcPr>
          <w:p w14:paraId="692719EC" w14:textId="23390911" w:rsidR="00C70C6F" w:rsidRPr="009E6E93" w:rsidDel="00693427" w:rsidRDefault="00C70C6F" w:rsidP="00693427">
            <w:pPr>
              <w:spacing w:after="120" w:line="280" w:lineRule="exact"/>
              <w:jc w:val="center"/>
              <w:rPr>
                <w:del w:id="51" w:author="Author"/>
                <w:rFonts w:ascii="Arial" w:hAnsi="Arial"/>
              </w:rPr>
            </w:pPr>
            <w:del w:id="52" w:author="Author">
              <w:r w:rsidRPr="009E6E93" w:rsidDel="00693427">
                <w:rPr>
                  <w:rFonts w:ascii="Arial" w:hAnsi="Arial"/>
                </w:rPr>
                <w:delText>2.00</w:delText>
              </w:r>
            </w:del>
          </w:p>
        </w:tc>
      </w:tr>
    </w:tbl>
    <w:p w14:paraId="3A0F1D05" w14:textId="3E419E2A" w:rsidR="006E1C88" w:rsidRPr="009E6E93" w:rsidDel="00693427" w:rsidRDefault="00697275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moveFrom w:id="53" w:author="Author"/>
          <w:rFonts w:ascii="Arial" w:hAnsi="Arial"/>
        </w:rPr>
        <w:pPrChange w:id="54" w:author="Author">
          <w:pPr>
            <w:pStyle w:val="Heading2"/>
            <w:tabs>
              <w:tab w:val="left" w:pos="0"/>
              <w:tab w:val="left" w:pos="9720"/>
            </w:tabs>
            <w:spacing w:before="360" w:after="120"/>
            <w:ind w:left="288" w:right="288" w:firstLine="0"/>
            <w:jc w:val="center"/>
          </w:pPr>
        </w:pPrChange>
      </w:pPr>
      <w:moveFromRangeStart w:id="55" w:author="Author" w:name="move148344563"/>
      <w:moveFrom w:id="56" w:author="Author">
        <w:r w:rsidRPr="009E6E93" w:rsidDel="00693427">
          <w:rPr>
            <w:rFonts w:ascii="Arial" w:hAnsi="Arial"/>
          </w:rPr>
          <w:t xml:space="preserve">MUNICIPAL </w:t>
        </w:r>
        <w:r w:rsidR="006E1C88" w:rsidRPr="009E6E93" w:rsidDel="00693427">
          <w:rPr>
            <w:rFonts w:ascii="Arial" w:hAnsi="Arial"/>
          </w:rPr>
          <w:t>FRANCHISE FEE:</w:t>
        </w:r>
      </w:moveFrom>
    </w:p>
    <w:p w14:paraId="70D922F4" w14:textId="3B185F9A" w:rsidR="006E1C88" w:rsidRPr="009E6E93" w:rsidDel="00693427" w:rsidRDefault="006E1C88">
      <w:pPr>
        <w:tabs>
          <w:tab w:val="left" w:pos="0"/>
          <w:tab w:val="left" w:pos="9720"/>
        </w:tabs>
        <w:spacing w:before="240" w:after="120" w:line="200" w:lineRule="exact"/>
        <w:ind w:left="288" w:right="288"/>
        <w:jc w:val="center"/>
        <w:rPr>
          <w:moveFrom w:id="57" w:author="Author"/>
          <w:rFonts w:ascii="Helv" w:hAnsi="Helv"/>
        </w:rPr>
        <w:pPrChange w:id="58" w:author="Author">
          <w:pPr>
            <w:spacing w:before="120" w:after="120" w:line="200" w:lineRule="exact"/>
            <w:ind w:left="288" w:right="288"/>
            <w:jc w:val="both"/>
          </w:pPr>
        </w:pPrChange>
      </w:pPr>
      <w:moveFrom w:id="59" w:author="Author">
        <w:r w:rsidRPr="009E6E93" w:rsidDel="00693427">
          <w:rPr>
            <w:rFonts w:ascii="Arial" w:hAnsi="Arial"/>
          </w:rPr>
          <w:t xml:space="preserve">The </w:t>
        </w:r>
        <w:r w:rsidR="00D51F3E" w:rsidRPr="009E6E93" w:rsidDel="00693427">
          <w:rPr>
            <w:rFonts w:ascii="Arial" w:hAnsi="Arial"/>
          </w:rPr>
          <w:t xml:space="preserve">monthly amount calculated in the above rate includes </w:t>
        </w:r>
        <w:r w:rsidRPr="009E6E93" w:rsidDel="00693427">
          <w:rPr>
            <w:rFonts w:ascii="Arial" w:hAnsi="Arial"/>
          </w:rPr>
          <w:t xml:space="preserve">the provisions of the Company's </w:t>
        </w:r>
        <w:r w:rsidR="00D51F3E" w:rsidRPr="009E6E93" w:rsidDel="00693427">
          <w:rPr>
            <w:rFonts w:ascii="Arial" w:hAnsi="Arial"/>
          </w:rPr>
          <w:t xml:space="preserve">effective </w:t>
        </w:r>
        <w:r w:rsidR="00697275" w:rsidRPr="009E6E93" w:rsidDel="00693427">
          <w:rPr>
            <w:rFonts w:ascii="Arial" w:hAnsi="Arial"/>
          </w:rPr>
          <w:t xml:space="preserve">Municipal </w:t>
        </w:r>
        <w:r w:rsidRPr="009E6E93" w:rsidDel="00693427">
          <w:rPr>
            <w:rFonts w:ascii="Arial" w:hAnsi="Arial"/>
          </w:rPr>
          <w:t>Franchise Fee Schedule, including any applicable adjustments.</w:t>
        </w:r>
      </w:moveFrom>
    </w:p>
    <w:moveFromRangeEnd w:id="55"/>
    <w:p w14:paraId="551ED82F" w14:textId="1735F4DA" w:rsidR="00C43F0D" w:rsidRPr="009E6E93" w:rsidDel="00693427" w:rsidRDefault="001C734F">
      <w:pPr>
        <w:pStyle w:val="Heading5"/>
        <w:tabs>
          <w:tab w:val="clear" w:pos="360"/>
          <w:tab w:val="left" w:pos="0"/>
          <w:tab w:val="left" w:pos="9720"/>
        </w:tabs>
        <w:spacing w:before="240"/>
        <w:ind w:left="288" w:right="288" w:firstLine="0"/>
        <w:rPr>
          <w:del w:id="60" w:author="Author"/>
        </w:rPr>
        <w:pPrChange w:id="61" w:author="Author">
          <w:pPr>
            <w:pStyle w:val="Heading5"/>
            <w:tabs>
              <w:tab w:val="clear" w:pos="360"/>
              <w:tab w:val="left" w:pos="0"/>
            </w:tabs>
            <w:spacing w:before="240"/>
            <w:ind w:left="288" w:right="288" w:firstLine="0"/>
          </w:pPr>
        </w:pPrChange>
      </w:pPr>
      <w:del w:id="62" w:author="Author">
        <w:r w:rsidDel="00693427">
          <w:delText xml:space="preserve">INCOME-QUALIFIED </w:delText>
        </w:r>
        <w:r w:rsidR="00C43F0D" w:rsidRPr="009E6E93" w:rsidDel="00693427">
          <w:delText>SENIOR CITIZEN</w:delText>
        </w:r>
        <w:r w:rsidDel="00693427">
          <w:delText xml:space="preserve"> DISCOUNT</w:delText>
        </w:r>
        <w:r w:rsidR="00C43F0D" w:rsidRPr="009E6E93" w:rsidDel="00693427">
          <w:delText>:</w:delText>
        </w:r>
      </w:del>
    </w:p>
    <w:p w14:paraId="1B58727F" w14:textId="21C2E4B0" w:rsidR="00C43F0D" w:rsidRPr="009E6E93" w:rsidDel="00693427" w:rsidRDefault="00141265">
      <w:pPr>
        <w:tabs>
          <w:tab w:val="left" w:pos="0"/>
          <w:tab w:val="left" w:pos="9720"/>
        </w:tabs>
        <w:spacing w:before="240" w:after="120"/>
        <w:ind w:left="288" w:right="288"/>
        <w:jc w:val="center"/>
        <w:rPr>
          <w:del w:id="63" w:author="Author"/>
          <w:rFonts w:ascii="Arial" w:hAnsi="Arial" w:cs="Arial"/>
        </w:rPr>
        <w:pPrChange w:id="64" w:author="Author">
          <w:pPr>
            <w:spacing w:before="120" w:after="120"/>
            <w:ind w:left="288" w:right="288"/>
            <w:jc w:val="both"/>
          </w:pPr>
        </w:pPrChange>
      </w:pPr>
      <w:del w:id="65" w:author="Author">
        <w:r w:rsidRPr="0002009B" w:rsidDel="00693427">
          <w:rPr>
            <w:rFonts w:ascii="Arial" w:hAnsi="Arial"/>
            <w:snapToGrid w:val="0"/>
          </w:rPr>
          <w:delText>Qualifying customers certified by the Company will be eligible for a bill discount of up to $</w:delText>
        </w:r>
        <w:r w:rsidR="004146B5" w:rsidDel="00693427">
          <w:rPr>
            <w:rFonts w:ascii="Arial" w:hAnsi="Arial"/>
            <w:snapToGrid w:val="0"/>
          </w:rPr>
          <w:delText>3</w:delText>
        </w:r>
        <w:r w:rsidR="005665E7" w:rsidDel="00693427">
          <w:rPr>
            <w:rFonts w:ascii="Arial" w:hAnsi="Arial"/>
            <w:snapToGrid w:val="0"/>
          </w:rPr>
          <w:delText>3</w:delText>
        </w:r>
        <w:r w:rsidR="004146B5" w:rsidDel="00693427">
          <w:rPr>
            <w:rFonts w:ascii="Arial" w:hAnsi="Arial"/>
            <w:snapToGrid w:val="0"/>
          </w:rPr>
          <w:delText>.</w:delText>
        </w:r>
        <w:r w:rsidR="005665E7" w:rsidDel="00693427">
          <w:rPr>
            <w:rFonts w:ascii="Arial" w:hAnsi="Arial"/>
            <w:snapToGrid w:val="0"/>
          </w:rPr>
          <w:delText>50</w:delText>
        </w:r>
        <w:r w:rsidRPr="0002009B" w:rsidDel="00693427">
          <w:rPr>
            <w:rFonts w:ascii="Arial" w:hAnsi="Arial"/>
            <w:snapToGrid w:val="0"/>
          </w:rPr>
          <w:delText xml:space="preserve"> monthly at their primary residence. This discount will be applied to the customer’s monthly bill amount.  </w:delText>
        </w:r>
        <w:r w:rsidDel="00693427">
          <w:rPr>
            <w:rFonts w:ascii="Arial" w:hAnsi="Arial"/>
          </w:rPr>
          <w:delText>Qualifying</w:delText>
        </w:r>
        <w:r w:rsidRPr="0002009B" w:rsidDel="00693427">
          <w:rPr>
            <w:rFonts w:ascii="Arial" w:hAnsi="Arial"/>
          </w:rPr>
          <w:delText xml:space="preserve"> customer</w:delText>
        </w:r>
        <w:r w:rsidDel="00693427">
          <w:rPr>
            <w:rFonts w:ascii="Arial" w:hAnsi="Arial"/>
          </w:rPr>
          <w:delText>s</w:delText>
        </w:r>
        <w:r w:rsidRPr="0002009B" w:rsidDel="00693427">
          <w:rPr>
            <w:rFonts w:ascii="Arial" w:hAnsi="Arial"/>
          </w:rPr>
          <w:delText xml:space="preserve"> must be </w:delText>
        </w:r>
        <w:r w:rsidDel="00693427">
          <w:rPr>
            <w:rFonts w:ascii="Arial" w:hAnsi="Arial"/>
          </w:rPr>
          <w:delText xml:space="preserve">at least </w:delText>
        </w:r>
        <w:r w:rsidRPr="0002009B" w:rsidDel="00693427">
          <w:rPr>
            <w:rFonts w:ascii="Arial" w:hAnsi="Arial"/>
          </w:rPr>
          <w:delText xml:space="preserve">65 years of age </w:delText>
        </w:r>
        <w:r w:rsidDel="00693427">
          <w:rPr>
            <w:rFonts w:ascii="Arial" w:hAnsi="Arial"/>
          </w:rPr>
          <w:delText>and have a</w:delText>
        </w:r>
        <w:r w:rsidRPr="0002009B" w:rsidDel="00693427">
          <w:rPr>
            <w:rFonts w:ascii="Arial" w:hAnsi="Arial"/>
          </w:rPr>
          <w:delText xml:space="preserve"> household income </w:delText>
        </w:r>
        <w:r w:rsidDel="00693427">
          <w:rPr>
            <w:rFonts w:ascii="Arial" w:hAnsi="Arial"/>
          </w:rPr>
          <w:delText>that is less than or equal to</w:delText>
        </w:r>
        <w:r w:rsidRPr="0002009B" w:rsidDel="00693427">
          <w:rPr>
            <w:rFonts w:ascii="Arial" w:hAnsi="Arial"/>
          </w:rPr>
          <w:delText xml:space="preserve"> 200% of the federal poverty level </w:delText>
        </w:r>
        <w:r w:rsidDel="00693427">
          <w:rPr>
            <w:rFonts w:ascii="Arial" w:hAnsi="Arial"/>
          </w:rPr>
          <w:delText>for an individual</w:delText>
        </w:r>
        <w:r w:rsidRPr="0002009B" w:rsidDel="00693427">
          <w:rPr>
            <w:rFonts w:ascii="Arial" w:hAnsi="Arial"/>
          </w:rPr>
          <w:delText>, provided that the electric service account is individually metered and in said customer's name.  There shall be no net credits</w:delText>
        </w:r>
        <w:r w:rsidDel="00693427">
          <w:rPr>
            <w:rFonts w:ascii="Arial" w:hAnsi="Arial"/>
          </w:rPr>
          <w:delText>,</w:delText>
        </w:r>
        <w:r w:rsidRPr="0002009B" w:rsidDel="00693427">
          <w:rPr>
            <w:rFonts w:ascii="Arial" w:hAnsi="Arial"/>
          </w:rPr>
          <w:delText xml:space="preserve"> nor shall there be any carry-over credits.</w:delText>
        </w:r>
      </w:del>
    </w:p>
    <w:p w14:paraId="2B2D296F" w14:textId="718E5D72" w:rsidR="00640E14" w:rsidRPr="009E6E93" w:rsidDel="00693427" w:rsidRDefault="00640E14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moveFrom w:id="66" w:author="Author"/>
          <w:rFonts w:ascii="Arial" w:hAnsi="Arial"/>
        </w:rPr>
      </w:pPr>
      <w:moveFromRangeStart w:id="67" w:author="Author" w:name="move148344599"/>
      <w:moveFrom w:id="68" w:author="Author">
        <w:r w:rsidRPr="009E6E93" w:rsidDel="00693427">
          <w:rPr>
            <w:rFonts w:ascii="Arial" w:hAnsi="Arial"/>
          </w:rPr>
          <w:t>GENERAL TERMS AND CONDITIONS:</w:t>
        </w:r>
      </w:moveFrom>
    </w:p>
    <w:p w14:paraId="7E9B631C" w14:textId="4C0F160A" w:rsidR="00D61E3F" w:rsidRPr="009E6E93" w:rsidDel="00693427" w:rsidRDefault="00D61E3F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moveFrom w:id="69" w:author="Author"/>
          <w:rFonts w:ascii="Arial" w:hAnsi="Arial"/>
        </w:rPr>
        <w:pPrChange w:id="70" w:author="Author">
          <w:pPr>
            <w:spacing w:before="120" w:after="120" w:line="200" w:lineRule="exact"/>
            <w:ind w:left="288" w:right="288"/>
            <w:jc w:val="both"/>
          </w:pPr>
        </w:pPrChange>
      </w:pPr>
      <w:moveFrom w:id="71" w:author="Author">
        <w:r w:rsidRPr="009E6E93" w:rsidDel="00693427">
          <w:rPr>
            <w:rFonts w:ascii="Arial" w:hAnsi="Arial"/>
          </w:rPr>
          <w:t>The bill calculated under this tariff is subject to change in such an amount as may be approved and/or amended by the Georgia Public Service Commission under the provisions of applicable riders</w:t>
        </w:r>
        <w:r w:rsidR="00960F6E" w:rsidRPr="009E6E93" w:rsidDel="00693427">
          <w:rPr>
            <w:rFonts w:ascii="Arial" w:hAnsi="Arial"/>
          </w:rPr>
          <w:t xml:space="preserve"> and other schedules</w:t>
        </w:r>
        <w:r w:rsidRPr="009E6E93" w:rsidDel="00693427">
          <w:rPr>
            <w:rFonts w:ascii="Arial" w:hAnsi="Arial"/>
          </w:rPr>
          <w:t>.</w:t>
        </w:r>
      </w:moveFrom>
    </w:p>
    <w:p w14:paraId="2A361692" w14:textId="3D79C711" w:rsidR="00640E14" w:rsidRPr="009E6E93" w:rsidRDefault="00640E14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pPrChange w:id="72" w:author="Author">
          <w:pPr>
            <w:pStyle w:val="BodyTextIndent2"/>
            <w:tabs>
              <w:tab w:val="clear" w:pos="360"/>
              <w:tab w:val="left" w:pos="9720"/>
            </w:tabs>
            <w:spacing w:before="120" w:after="120"/>
            <w:ind w:left="288" w:right="288"/>
            <w:jc w:val="both"/>
          </w:pPr>
        </w:pPrChange>
      </w:pPr>
      <w:moveFrom w:id="73" w:author="Author">
        <w:r w:rsidRPr="009E6E93" w:rsidDel="00693427">
          <w:t xml:space="preserve">Service hereunder </w:t>
        </w:r>
        <w:r w:rsidR="005020E2" w:rsidRPr="009E6E93" w:rsidDel="00693427">
          <w:t xml:space="preserve">is </w:t>
        </w:r>
        <w:r w:rsidRPr="009E6E93" w:rsidDel="00693427">
          <w:t xml:space="preserve">subject to </w:t>
        </w:r>
        <w:r w:rsidR="00662678" w:rsidRPr="009E6E93" w:rsidDel="00693427">
          <w:t xml:space="preserve">the </w:t>
        </w:r>
        <w:r w:rsidRPr="009E6E93" w:rsidDel="00693427">
          <w:t>Rules and Regulations for Electric Service on file with the Georgia Public Service Commission.</w:t>
        </w:r>
      </w:moveFrom>
      <w:moveFromRangeEnd w:id="67"/>
    </w:p>
    <w:sectPr w:rsidR="00640E14" w:rsidRPr="009E6E93" w:rsidSect="009568F4"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4C42" w14:textId="77777777" w:rsidR="00F25919" w:rsidRDefault="00F25919">
      <w:r>
        <w:separator/>
      </w:r>
    </w:p>
  </w:endnote>
  <w:endnote w:type="continuationSeparator" w:id="0">
    <w:p w14:paraId="5D1B005B" w14:textId="77777777" w:rsidR="00F25919" w:rsidRDefault="00F2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2EA2" w14:textId="77777777" w:rsidR="006434F2" w:rsidRDefault="00643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EC98" w14:textId="77777777" w:rsidR="006434F2" w:rsidRDefault="006434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54EF" w14:textId="77777777" w:rsidR="006434F2" w:rsidRDefault="00643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16B2" w14:textId="77777777" w:rsidR="00F25919" w:rsidRDefault="00F25919">
      <w:r>
        <w:separator/>
      </w:r>
    </w:p>
  </w:footnote>
  <w:footnote w:type="continuationSeparator" w:id="0">
    <w:p w14:paraId="3D844C32" w14:textId="77777777" w:rsidR="00F25919" w:rsidRDefault="00F25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C714" w14:textId="77777777" w:rsidR="006434F2" w:rsidRDefault="00643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7884" w14:textId="77777777" w:rsidR="008D2D8F" w:rsidRDefault="008D2D8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F5F1" w14:textId="77777777" w:rsidR="006434F2" w:rsidRDefault="00643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726370040">
    <w:abstractNumId w:val="2"/>
  </w:num>
  <w:num w:numId="2" w16cid:durableId="278218869">
    <w:abstractNumId w:val="1"/>
  </w:num>
  <w:num w:numId="3" w16cid:durableId="6259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aVmjIFYricdpqmQthIZKOVfEsHF3Sp8hsO7KaSfke/avPIt0I+0BdhuX+XHlnUGKZzyLFXb2BJb+wl17e2VA1g==" w:salt="FM9TOtPCqZNIct2DYVJHPQ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51CFA"/>
    <w:rsid w:val="00061353"/>
    <w:rsid w:val="00063BFB"/>
    <w:rsid w:val="00064CCB"/>
    <w:rsid w:val="000659CE"/>
    <w:rsid w:val="0007213A"/>
    <w:rsid w:val="00072720"/>
    <w:rsid w:val="00081B1E"/>
    <w:rsid w:val="0008306B"/>
    <w:rsid w:val="0008430F"/>
    <w:rsid w:val="000855B5"/>
    <w:rsid w:val="00090E62"/>
    <w:rsid w:val="00093613"/>
    <w:rsid w:val="00096F30"/>
    <w:rsid w:val="000B122E"/>
    <w:rsid w:val="000C1DE9"/>
    <w:rsid w:val="000C25B5"/>
    <w:rsid w:val="000C4B34"/>
    <w:rsid w:val="000C579C"/>
    <w:rsid w:val="000D33D9"/>
    <w:rsid w:val="000F2B51"/>
    <w:rsid w:val="000F2BFC"/>
    <w:rsid w:val="00111A0F"/>
    <w:rsid w:val="00115A66"/>
    <w:rsid w:val="0012675F"/>
    <w:rsid w:val="00141265"/>
    <w:rsid w:val="00141835"/>
    <w:rsid w:val="001471E5"/>
    <w:rsid w:val="0015499B"/>
    <w:rsid w:val="001570B4"/>
    <w:rsid w:val="00161BE9"/>
    <w:rsid w:val="00165E7D"/>
    <w:rsid w:val="00183EFE"/>
    <w:rsid w:val="00184DCA"/>
    <w:rsid w:val="001B1005"/>
    <w:rsid w:val="001C734F"/>
    <w:rsid w:val="001D3BA9"/>
    <w:rsid w:val="001E01A8"/>
    <w:rsid w:val="001E6E65"/>
    <w:rsid w:val="001F495F"/>
    <w:rsid w:val="00204E2E"/>
    <w:rsid w:val="00214C76"/>
    <w:rsid w:val="0021751C"/>
    <w:rsid w:val="0022452A"/>
    <w:rsid w:val="0022697B"/>
    <w:rsid w:val="00230473"/>
    <w:rsid w:val="002320B5"/>
    <w:rsid w:val="00237279"/>
    <w:rsid w:val="00240A12"/>
    <w:rsid w:val="00245B40"/>
    <w:rsid w:val="00277530"/>
    <w:rsid w:val="002A53B6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F571C"/>
    <w:rsid w:val="00300B20"/>
    <w:rsid w:val="00304C79"/>
    <w:rsid w:val="00315E72"/>
    <w:rsid w:val="00315E78"/>
    <w:rsid w:val="00320F78"/>
    <w:rsid w:val="00325E62"/>
    <w:rsid w:val="003267A5"/>
    <w:rsid w:val="00331BFD"/>
    <w:rsid w:val="0033487C"/>
    <w:rsid w:val="00336634"/>
    <w:rsid w:val="00336EC4"/>
    <w:rsid w:val="003429EC"/>
    <w:rsid w:val="0034307D"/>
    <w:rsid w:val="00345A14"/>
    <w:rsid w:val="00347EB2"/>
    <w:rsid w:val="003606CE"/>
    <w:rsid w:val="003655CA"/>
    <w:rsid w:val="00380CEC"/>
    <w:rsid w:val="003847F7"/>
    <w:rsid w:val="00385A52"/>
    <w:rsid w:val="003948A9"/>
    <w:rsid w:val="003A4ADF"/>
    <w:rsid w:val="003A6C38"/>
    <w:rsid w:val="003B3263"/>
    <w:rsid w:val="003C39EA"/>
    <w:rsid w:val="003C4868"/>
    <w:rsid w:val="003D3A58"/>
    <w:rsid w:val="003D4DBD"/>
    <w:rsid w:val="003D6FA1"/>
    <w:rsid w:val="003D710B"/>
    <w:rsid w:val="003E6EE7"/>
    <w:rsid w:val="004146B5"/>
    <w:rsid w:val="00416E97"/>
    <w:rsid w:val="0041781F"/>
    <w:rsid w:val="00421BDE"/>
    <w:rsid w:val="0044796D"/>
    <w:rsid w:val="004535E2"/>
    <w:rsid w:val="00461F3B"/>
    <w:rsid w:val="00482662"/>
    <w:rsid w:val="004857C0"/>
    <w:rsid w:val="00485CC0"/>
    <w:rsid w:val="004A278D"/>
    <w:rsid w:val="004A2E03"/>
    <w:rsid w:val="004B0FFF"/>
    <w:rsid w:val="004B207C"/>
    <w:rsid w:val="004B6A97"/>
    <w:rsid w:val="004C0876"/>
    <w:rsid w:val="004C0E7F"/>
    <w:rsid w:val="004C1189"/>
    <w:rsid w:val="004C6647"/>
    <w:rsid w:val="004D4E96"/>
    <w:rsid w:val="004E07F7"/>
    <w:rsid w:val="004E2974"/>
    <w:rsid w:val="004E708C"/>
    <w:rsid w:val="004F6F66"/>
    <w:rsid w:val="004F7BBA"/>
    <w:rsid w:val="005008B3"/>
    <w:rsid w:val="005020E2"/>
    <w:rsid w:val="005142A7"/>
    <w:rsid w:val="00521163"/>
    <w:rsid w:val="00522E82"/>
    <w:rsid w:val="005236A4"/>
    <w:rsid w:val="00531731"/>
    <w:rsid w:val="00540E7E"/>
    <w:rsid w:val="00547CA9"/>
    <w:rsid w:val="00551A83"/>
    <w:rsid w:val="00560977"/>
    <w:rsid w:val="005665E7"/>
    <w:rsid w:val="00573CD8"/>
    <w:rsid w:val="00580248"/>
    <w:rsid w:val="00585272"/>
    <w:rsid w:val="005855F1"/>
    <w:rsid w:val="005D556C"/>
    <w:rsid w:val="005E7B96"/>
    <w:rsid w:val="005E7C28"/>
    <w:rsid w:val="005F20C9"/>
    <w:rsid w:val="005F3FEC"/>
    <w:rsid w:val="005F7342"/>
    <w:rsid w:val="0061585B"/>
    <w:rsid w:val="006213E3"/>
    <w:rsid w:val="0063656A"/>
    <w:rsid w:val="00637FF8"/>
    <w:rsid w:val="00640E14"/>
    <w:rsid w:val="006434F2"/>
    <w:rsid w:val="00662678"/>
    <w:rsid w:val="0066389F"/>
    <w:rsid w:val="00666AF0"/>
    <w:rsid w:val="0067778F"/>
    <w:rsid w:val="00682601"/>
    <w:rsid w:val="0069161B"/>
    <w:rsid w:val="006917BF"/>
    <w:rsid w:val="00693427"/>
    <w:rsid w:val="006941C3"/>
    <w:rsid w:val="00697275"/>
    <w:rsid w:val="006A08E6"/>
    <w:rsid w:val="006A60A3"/>
    <w:rsid w:val="006A7BEC"/>
    <w:rsid w:val="006B10FD"/>
    <w:rsid w:val="006B6F5F"/>
    <w:rsid w:val="006C7E6C"/>
    <w:rsid w:val="006E0675"/>
    <w:rsid w:val="006E1640"/>
    <w:rsid w:val="006E1C88"/>
    <w:rsid w:val="006F3BFB"/>
    <w:rsid w:val="006F3FA6"/>
    <w:rsid w:val="006F5896"/>
    <w:rsid w:val="006F683C"/>
    <w:rsid w:val="006F7301"/>
    <w:rsid w:val="00706747"/>
    <w:rsid w:val="007075B7"/>
    <w:rsid w:val="007173F9"/>
    <w:rsid w:val="007242DA"/>
    <w:rsid w:val="00725F41"/>
    <w:rsid w:val="00731419"/>
    <w:rsid w:val="00740509"/>
    <w:rsid w:val="0075005F"/>
    <w:rsid w:val="0075414A"/>
    <w:rsid w:val="00767964"/>
    <w:rsid w:val="00784E6F"/>
    <w:rsid w:val="00785FFC"/>
    <w:rsid w:val="00791E21"/>
    <w:rsid w:val="007A3C0A"/>
    <w:rsid w:val="007A6CBA"/>
    <w:rsid w:val="007B746C"/>
    <w:rsid w:val="007D2B71"/>
    <w:rsid w:val="007D469C"/>
    <w:rsid w:val="007D5C4C"/>
    <w:rsid w:val="007E6C8D"/>
    <w:rsid w:val="008200BD"/>
    <w:rsid w:val="008323A1"/>
    <w:rsid w:val="00843094"/>
    <w:rsid w:val="00870DF4"/>
    <w:rsid w:val="00886197"/>
    <w:rsid w:val="00894D77"/>
    <w:rsid w:val="00896938"/>
    <w:rsid w:val="008A1680"/>
    <w:rsid w:val="008A4236"/>
    <w:rsid w:val="008A4B95"/>
    <w:rsid w:val="008A4DB1"/>
    <w:rsid w:val="008B486A"/>
    <w:rsid w:val="008C3468"/>
    <w:rsid w:val="008D2D8F"/>
    <w:rsid w:val="008D3C9A"/>
    <w:rsid w:val="008E009B"/>
    <w:rsid w:val="008E4EDF"/>
    <w:rsid w:val="008F2967"/>
    <w:rsid w:val="00913ADC"/>
    <w:rsid w:val="00924C91"/>
    <w:rsid w:val="0094223F"/>
    <w:rsid w:val="00946660"/>
    <w:rsid w:val="0095346A"/>
    <w:rsid w:val="009534D5"/>
    <w:rsid w:val="0095563F"/>
    <w:rsid w:val="009568F4"/>
    <w:rsid w:val="00956F4B"/>
    <w:rsid w:val="00960F6E"/>
    <w:rsid w:val="00963FC5"/>
    <w:rsid w:val="00965272"/>
    <w:rsid w:val="00970CE3"/>
    <w:rsid w:val="0097462C"/>
    <w:rsid w:val="00982D54"/>
    <w:rsid w:val="00992E98"/>
    <w:rsid w:val="009B42B7"/>
    <w:rsid w:val="009B7EAD"/>
    <w:rsid w:val="009C0E19"/>
    <w:rsid w:val="009E0934"/>
    <w:rsid w:val="009E53A7"/>
    <w:rsid w:val="009E6D26"/>
    <w:rsid w:val="009E6E93"/>
    <w:rsid w:val="009F301D"/>
    <w:rsid w:val="00A03B7A"/>
    <w:rsid w:val="00A10FD4"/>
    <w:rsid w:val="00A130BA"/>
    <w:rsid w:val="00A35E31"/>
    <w:rsid w:val="00A35E35"/>
    <w:rsid w:val="00A47415"/>
    <w:rsid w:val="00A545EB"/>
    <w:rsid w:val="00A607D3"/>
    <w:rsid w:val="00A62F62"/>
    <w:rsid w:val="00A63F2C"/>
    <w:rsid w:val="00A71DFE"/>
    <w:rsid w:val="00A753A3"/>
    <w:rsid w:val="00A95518"/>
    <w:rsid w:val="00AB0E28"/>
    <w:rsid w:val="00AB225C"/>
    <w:rsid w:val="00AC6428"/>
    <w:rsid w:val="00AD376B"/>
    <w:rsid w:val="00AE2517"/>
    <w:rsid w:val="00AE4F3A"/>
    <w:rsid w:val="00B212C6"/>
    <w:rsid w:val="00B30074"/>
    <w:rsid w:val="00B30A5C"/>
    <w:rsid w:val="00B30A7D"/>
    <w:rsid w:val="00B319A5"/>
    <w:rsid w:val="00B32A1A"/>
    <w:rsid w:val="00B37FCB"/>
    <w:rsid w:val="00B454D6"/>
    <w:rsid w:val="00B57A27"/>
    <w:rsid w:val="00B6529C"/>
    <w:rsid w:val="00B7030A"/>
    <w:rsid w:val="00B77025"/>
    <w:rsid w:val="00B965B0"/>
    <w:rsid w:val="00BA5D24"/>
    <w:rsid w:val="00BD1621"/>
    <w:rsid w:val="00BD793E"/>
    <w:rsid w:val="00BE0187"/>
    <w:rsid w:val="00BE107E"/>
    <w:rsid w:val="00BE1D1F"/>
    <w:rsid w:val="00C00E78"/>
    <w:rsid w:val="00C0563F"/>
    <w:rsid w:val="00C15735"/>
    <w:rsid w:val="00C15F29"/>
    <w:rsid w:val="00C22D4A"/>
    <w:rsid w:val="00C2557C"/>
    <w:rsid w:val="00C30B9B"/>
    <w:rsid w:val="00C43F0D"/>
    <w:rsid w:val="00C60521"/>
    <w:rsid w:val="00C62425"/>
    <w:rsid w:val="00C70C6F"/>
    <w:rsid w:val="00C94744"/>
    <w:rsid w:val="00CA40C7"/>
    <w:rsid w:val="00CB7CD4"/>
    <w:rsid w:val="00CC0DF9"/>
    <w:rsid w:val="00CD22DB"/>
    <w:rsid w:val="00CD6493"/>
    <w:rsid w:val="00CF522F"/>
    <w:rsid w:val="00D05AD7"/>
    <w:rsid w:val="00D12F6F"/>
    <w:rsid w:val="00D216CF"/>
    <w:rsid w:val="00D237A6"/>
    <w:rsid w:val="00D25492"/>
    <w:rsid w:val="00D31BE9"/>
    <w:rsid w:val="00D350FD"/>
    <w:rsid w:val="00D40485"/>
    <w:rsid w:val="00D40804"/>
    <w:rsid w:val="00D408E2"/>
    <w:rsid w:val="00D51F3E"/>
    <w:rsid w:val="00D61E3F"/>
    <w:rsid w:val="00D633C6"/>
    <w:rsid w:val="00D7747D"/>
    <w:rsid w:val="00D82561"/>
    <w:rsid w:val="00D84AA3"/>
    <w:rsid w:val="00D91B76"/>
    <w:rsid w:val="00DB29DA"/>
    <w:rsid w:val="00DC1907"/>
    <w:rsid w:val="00DC4D8B"/>
    <w:rsid w:val="00DC7419"/>
    <w:rsid w:val="00DD194E"/>
    <w:rsid w:val="00DF6752"/>
    <w:rsid w:val="00E063C7"/>
    <w:rsid w:val="00E12F8B"/>
    <w:rsid w:val="00E13C09"/>
    <w:rsid w:val="00E22354"/>
    <w:rsid w:val="00E2782E"/>
    <w:rsid w:val="00E30193"/>
    <w:rsid w:val="00E34B04"/>
    <w:rsid w:val="00E47B50"/>
    <w:rsid w:val="00E77B0A"/>
    <w:rsid w:val="00E853BD"/>
    <w:rsid w:val="00E86698"/>
    <w:rsid w:val="00E906A6"/>
    <w:rsid w:val="00E947F4"/>
    <w:rsid w:val="00EA29C5"/>
    <w:rsid w:val="00EB049A"/>
    <w:rsid w:val="00EB5627"/>
    <w:rsid w:val="00EB73CE"/>
    <w:rsid w:val="00EC5571"/>
    <w:rsid w:val="00ED29A9"/>
    <w:rsid w:val="00EE044A"/>
    <w:rsid w:val="00EE55CA"/>
    <w:rsid w:val="00F111C1"/>
    <w:rsid w:val="00F2384F"/>
    <w:rsid w:val="00F23CAB"/>
    <w:rsid w:val="00F25919"/>
    <w:rsid w:val="00F3072B"/>
    <w:rsid w:val="00F400ED"/>
    <w:rsid w:val="00F40C0B"/>
    <w:rsid w:val="00F53202"/>
    <w:rsid w:val="00F532EA"/>
    <w:rsid w:val="00F55647"/>
    <w:rsid w:val="00F61BC9"/>
    <w:rsid w:val="00F64BA6"/>
    <w:rsid w:val="00F674EA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1A87"/>
    <w:rsid w:val="00FB31A6"/>
    <w:rsid w:val="00FC26F9"/>
    <w:rsid w:val="00FC5CA1"/>
    <w:rsid w:val="00FD55E6"/>
    <w:rsid w:val="00FE38BA"/>
    <w:rsid w:val="00FE7C22"/>
    <w:rsid w:val="00FF092F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495AF2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  <w:style w:type="character" w:styleId="PlaceholderText">
    <w:name w:val="Placeholder Text"/>
    <w:uiPriority w:val="99"/>
    <w:semiHidden/>
    <w:rsid w:val="006A08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313B8-2368-4C28-8DB1-0F6587E9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5898</Characters>
  <Application>Microsoft Office Word</Application>
  <DocSecurity>8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2023-10-16T14:31:00Z</dcterms:created>
  <dcterms:modified xsi:type="dcterms:W3CDTF">2023-10-27T16:56:00Z</dcterms:modified>
  <cp:contentStatus/>
</cp:coreProperties>
</file>